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02CBAC31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ins w:id="0" w:author="山本　大輔" w:date="2025-09-29T16:33:00Z" w16du:dateUtc="2025-09-29T07:33:00Z">
        <w:r w:rsidR="00DA15AE">
          <w:rPr>
            <w:rFonts w:ascii="ＭＳ Ｐ明朝" w:eastAsia="ＭＳ Ｐ明朝" w:hAnsi="ＭＳ Ｐ明朝" w:hint="eastAsia"/>
          </w:rPr>
          <w:t>８</w:t>
        </w:r>
      </w:ins>
      <w:del w:id="1" w:author="山本　大輔" w:date="2025-09-29T16:33:00Z" w16du:dateUtc="2025-09-29T07:33:00Z">
        <w:r w:rsidR="005948FC" w:rsidDel="00DA15AE">
          <w:rPr>
            <w:rFonts w:ascii="ＭＳ Ｐ明朝" w:eastAsia="ＭＳ Ｐ明朝" w:hAnsi="ＭＳ Ｐ明朝" w:hint="eastAsia"/>
          </w:rPr>
          <w:delText>９</w:delText>
        </w:r>
      </w:del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29E20816" w:rsidR="005557AD" w:rsidRPr="0065744A" w:rsidRDefault="005948FC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教育・研究及び診療に関する抱負と将来の展望</w:t>
      </w:r>
    </w:p>
    <w:p w14:paraId="0FAF9CA6" w14:textId="206F5C1A" w:rsidR="005948FC" w:rsidRDefault="005948FC" w:rsidP="005948FC">
      <w:pPr>
        <w:ind w:right="142" w:firstLineChars="1900" w:firstLine="399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 字数は2,000</w:t>
      </w:r>
      <w:r w:rsidR="007D770B">
        <w:rPr>
          <w:rFonts w:ascii="ＭＳ Ｐ明朝" w:eastAsia="ＭＳ Ｐ明朝" w:hAnsi="ＭＳ Ｐ明朝" w:hint="eastAsia"/>
          <w:sz w:val="21"/>
          <w:szCs w:val="21"/>
        </w:rPr>
        <w:t>から3,000</w:t>
      </w:r>
      <w:r>
        <w:rPr>
          <w:rFonts w:ascii="ＭＳ Ｐ明朝" w:eastAsia="ＭＳ Ｐ明朝" w:hAnsi="ＭＳ Ｐ明朝" w:hint="eastAsia"/>
          <w:sz w:val="21"/>
          <w:szCs w:val="21"/>
        </w:rPr>
        <w:t>字程度としてください。</w:t>
      </w:r>
    </w:p>
    <w:p w14:paraId="1F97B891" w14:textId="6A5F3A1F" w:rsidR="005557AD" w:rsidRDefault="00DE5253" w:rsidP="005948FC">
      <w:pPr>
        <w:ind w:firstLineChars="1900" w:firstLine="399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9846F9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6719FAFD" w14:textId="77777777" w:rsidR="005948FC" w:rsidRPr="009846F9" w:rsidRDefault="005948FC" w:rsidP="005948FC">
      <w:pPr>
        <w:ind w:right="840"/>
        <w:rPr>
          <w:rFonts w:ascii="ＭＳ Ｐ明朝" w:eastAsia="ＭＳ Ｐ明朝" w:hAnsi="ＭＳ Ｐ明朝"/>
          <w:sz w:val="21"/>
          <w:szCs w:val="21"/>
        </w:rPr>
      </w:pPr>
    </w:p>
    <w:p w14:paraId="3077C2F2" w14:textId="01E06723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="005948FC">
        <w:rPr>
          <w:rFonts w:ascii="ＭＳ Ｐ明朝" w:eastAsia="ＭＳ Ｐ明朝" w:hAnsi="ＭＳ Ｐ明朝" w:hint="eastAsia"/>
          <w:sz w:val="21"/>
          <w:szCs w:val="21"/>
        </w:rPr>
        <w:t>・研究及び診療に関する抱負</w:t>
      </w:r>
    </w:p>
    <w:p w14:paraId="7D7E99C6" w14:textId="557F6FE6" w:rsidR="006C2E60" w:rsidRPr="0065744A" w:rsidDel="00F92233" w:rsidRDefault="007D770B" w:rsidP="006C2E60">
      <w:pPr>
        <w:jc w:val="left"/>
        <w:rPr>
          <w:del w:id="2" w:author="山本　大輔" w:date="2025-09-29T17:30:00Z" w16du:dateUtc="2025-09-29T08:30:00Z"/>
          <w:rFonts w:ascii="ＭＳ Ｐ明朝" w:eastAsia="ＭＳ Ｐ明朝" w:hAnsi="ＭＳ Ｐ明朝"/>
          <w:sz w:val="21"/>
          <w:szCs w:val="21"/>
        </w:rPr>
      </w:pPr>
      <w:del w:id="3" w:author="山本　大輔" w:date="2025-09-29T17:30:00Z" w16du:dateUtc="2025-09-29T08:30:00Z">
        <w:r w:rsidDel="00F92233">
          <w:rPr>
            <w:rFonts w:ascii="ＭＳ Ｐ明朝" w:eastAsia="ＭＳ Ｐ明朝" w:hAnsi="ＭＳ Ｐ明朝" w:hint="eastAsia"/>
            <w:sz w:val="21"/>
            <w:szCs w:val="21"/>
          </w:rPr>
          <w:delText>（診療に関しては、手術件数を増加させる方策を含めて記載してください）</w:delText>
        </w:r>
      </w:del>
    </w:p>
    <w:p w14:paraId="7CDE354A" w14:textId="77777777" w:rsidR="006C2E60" w:rsidRDefault="006C2E60" w:rsidP="006C2E60">
      <w:pPr>
        <w:jc w:val="left"/>
        <w:rPr>
          <w:ins w:id="4" w:author="山本　大輔" w:date="2025-09-29T17:30:00Z" w16du:dateUtc="2025-09-29T08:30:00Z"/>
          <w:rFonts w:ascii="ＭＳ Ｐ明朝" w:eastAsia="ＭＳ Ｐ明朝" w:hAnsi="ＭＳ Ｐ明朝"/>
          <w:sz w:val="21"/>
          <w:szCs w:val="21"/>
        </w:rPr>
      </w:pPr>
    </w:p>
    <w:p w14:paraId="44F639AA" w14:textId="77777777" w:rsidR="00F92233" w:rsidRPr="00F92233" w:rsidRDefault="00F92233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D6A4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A72FEF3" w14:textId="77777777" w:rsidR="005948FC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3B1C78" w14:textId="77777777" w:rsidR="005948FC" w:rsidRPr="0065744A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546FE73A" w:rsidR="006C2E60" w:rsidRDefault="005948FC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２．将来の展望について</w:t>
      </w:r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Default="006C2E60">
      <w:pPr>
        <w:rPr>
          <w:rFonts w:ascii="ＭＳ Ｐ明朝" w:eastAsia="ＭＳ Ｐ明朝" w:hAnsi="ＭＳ Ｐ明朝"/>
          <w:sz w:val="21"/>
          <w:szCs w:val="21"/>
        </w:rPr>
      </w:pPr>
    </w:p>
    <w:p w14:paraId="2DF82B9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D553FB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52AB8E99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9206A8D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363DDB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D7B5368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366284BE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7862E50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677E0E52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52ECB7B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228A2F3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2ABE2ED" w14:textId="77777777" w:rsidR="005948FC" w:rsidRPr="0065744A" w:rsidRDefault="005948FC">
      <w:pPr>
        <w:rPr>
          <w:rFonts w:ascii="ＭＳ Ｐ明朝" w:eastAsia="ＭＳ Ｐ明朝" w:hAnsi="ＭＳ Ｐ明朝"/>
          <w:sz w:val="21"/>
          <w:szCs w:val="21"/>
        </w:rPr>
      </w:pPr>
    </w:p>
    <w:sectPr w:rsidR="005948FC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F1550" w14:textId="77777777" w:rsidR="007D5C80" w:rsidRDefault="007D5C80" w:rsidP="003F27EF">
      <w:r>
        <w:separator/>
      </w:r>
    </w:p>
  </w:endnote>
  <w:endnote w:type="continuationSeparator" w:id="0">
    <w:p w14:paraId="31AF0B1C" w14:textId="77777777" w:rsidR="007D5C80" w:rsidRDefault="007D5C80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95609" w14:textId="77777777" w:rsidR="007D5C80" w:rsidRDefault="007D5C80" w:rsidP="003F27EF">
      <w:r>
        <w:separator/>
      </w:r>
    </w:p>
  </w:footnote>
  <w:footnote w:type="continuationSeparator" w:id="0">
    <w:p w14:paraId="6F0DB9D2" w14:textId="77777777" w:rsidR="007D5C80" w:rsidRDefault="007D5C80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山本　大輔">
    <w15:presenceInfo w15:providerId="AD" w15:userId="S::11390117@m-license.oicte.hokudai.ac.jp::227833f5-0261-4422-bc73-6e0ac903a5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6716C"/>
    <w:rsid w:val="001A392C"/>
    <w:rsid w:val="001A6A9A"/>
    <w:rsid w:val="001B0E9C"/>
    <w:rsid w:val="001B1EA0"/>
    <w:rsid w:val="001E0FB4"/>
    <w:rsid w:val="00215058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948FC"/>
    <w:rsid w:val="005A7A6D"/>
    <w:rsid w:val="005F4310"/>
    <w:rsid w:val="00603ED8"/>
    <w:rsid w:val="006508FB"/>
    <w:rsid w:val="0065744A"/>
    <w:rsid w:val="00673D6C"/>
    <w:rsid w:val="006A203D"/>
    <w:rsid w:val="006C2E60"/>
    <w:rsid w:val="00703EE5"/>
    <w:rsid w:val="00732A4A"/>
    <w:rsid w:val="0074794B"/>
    <w:rsid w:val="00764F34"/>
    <w:rsid w:val="007D5C80"/>
    <w:rsid w:val="007D770B"/>
    <w:rsid w:val="007E7002"/>
    <w:rsid w:val="00814418"/>
    <w:rsid w:val="008A0407"/>
    <w:rsid w:val="008B64A3"/>
    <w:rsid w:val="008B7E87"/>
    <w:rsid w:val="008D0062"/>
    <w:rsid w:val="008D2298"/>
    <w:rsid w:val="008E00F6"/>
    <w:rsid w:val="008E6655"/>
    <w:rsid w:val="008F1BC4"/>
    <w:rsid w:val="00923C23"/>
    <w:rsid w:val="00954568"/>
    <w:rsid w:val="009743D9"/>
    <w:rsid w:val="00982047"/>
    <w:rsid w:val="009846F9"/>
    <w:rsid w:val="00987684"/>
    <w:rsid w:val="009C60D4"/>
    <w:rsid w:val="00A22B2A"/>
    <w:rsid w:val="00A24E4E"/>
    <w:rsid w:val="00A82DE1"/>
    <w:rsid w:val="00AA40E2"/>
    <w:rsid w:val="00AD5026"/>
    <w:rsid w:val="00B17221"/>
    <w:rsid w:val="00B875CD"/>
    <w:rsid w:val="00BA516A"/>
    <w:rsid w:val="00BD34E2"/>
    <w:rsid w:val="00BD7437"/>
    <w:rsid w:val="00C0777F"/>
    <w:rsid w:val="00C2576D"/>
    <w:rsid w:val="00C35558"/>
    <w:rsid w:val="00C36938"/>
    <w:rsid w:val="00C40DDA"/>
    <w:rsid w:val="00C458BC"/>
    <w:rsid w:val="00C527A5"/>
    <w:rsid w:val="00CB44C1"/>
    <w:rsid w:val="00CC06E8"/>
    <w:rsid w:val="00CF4210"/>
    <w:rsid w:val="00D052D1"/>
    <w:rsid w:val="00D23242"/>
    <w:rsid w:val="00D4104A"/>
    <w:rsid w:val="00D51EA0"/>
    <w:rsid w:val="00D6575D"/>
    <w:rsid w:val="00D95320"/>
    <w:rsid w:val="00DA15AE"/>
    <w:rsid w:val="00DD7E3D"/>
    <w:rsid w:val="00DE2552"/>
    <w:rsid w:val="00DE5253"/>
    <w:rsid w:val="00E32CC2"/>
    <w:rsid w:val="00E474A5"/>
    <w:rsid w:val="00E621DC"/>
    <w:rsid w:val="00E77E90"/>
    <w:rsid w:val="00F45521"/>
    <w:rsid w:val="00F46962"/>
    <w:rsid w:val="00F53ADF"/>
    <w:rsid w:val="00F747F2"/>
    <w:rsid w:val="00F9159A"/>
    <w:rsid w:val="00F92233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7D770B"/>
    <w:rPr>
      <w:rFonts w:eastAsia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0E73-14D9-4EDA-8F13-4F4F6EDB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86</Characters>
  <DocSecurity>0</DocSecurity>
  <Lines>43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2025-07-23T00:55:00Z</dcterms:created>
  <dcterms:modified xsi:type="dcterms:W3CDTF">2025-09-29T08:30:00Z</dcterms:modified>
</cp:coreProperties>
</file>